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5906A" w14:textId="77777777" w:rsidR="009846A2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Solicitante:</w:t>
      </w:r>
    </w:p>
    <w:p w14:paraId="6AE21EC7" w14:textId="77777777" w:rsidR="00684604" w:rsidRPr="0068460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Nombre y apellidos:</w:t>
      </w:r>
    </w:p>
    <w:p w14:paraId="7FC3A443" w14:textId="77777777" w:rsidR="00684604" w:rsidRPr="0068460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Teléfono:</w:t>
      </w:r>
    </w:p>
    <w:p w14:paraId="0F8194CE" w14:textId="77777777" w:rsidR="00684604" w:rsidRPr="0068460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Correo electrónico:</w:t>
      </w:r>
    </w:p>
    <w:p w14:paraId="79365D0D" w14:textId="77777777" w:rsidR="00524E49" w:rsidRDefault="00684604" w:rsidP="00866FF8">
      <w:pPr>
        <w:tabs>
          <w:tab w:val="left" w:pos="6450"/>
        </w:tabs>
        <w:spacing w:line="360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Departamento:</w:t>
      </w:r>
    </w:p>
    <w:p w14:paraId="359CC119" w14:textId="77777777" w:rsidR="00684604" w:rsidRPr="00684604" w:rsidRDefault="00524E49" w:rsidP="00866FF8">
      <w:pPr>
        <w:tabs>
          <w:tab w:val="left" w:pos="6450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Área:</w:t>
      </w:r>
      <w:r w:rsidR="00866FF8">
        <w:rPr>
          <w:rFonts w:ascii="Arial" w:hAnsi="Arial" w:cs="Arial"/>
          <w:bCs/>
          <w:sz w:val="20"/>
          <w:szCs w:val="20"/>
        </w:rPr>
        <w:tab/>
      </w:r>
    </w:p>
    <w:p w14:paraId="59A89BD8" w14:textId="77777777" w:rsidR="00684604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46F9D6A" w14:textId="77777777" w:rsidR="00684604" w:rsidRDefault="00BF5191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Act</w:t>
      </w:r>
      <w:r w:rsidR="00684604">
        <w:rPr>
          <w:rFonts w:ascii="Arial" w:hAnsi="Arial" w:cs="Arial"/>
          <w:b/>
          <w:bCs/>
          <w:sz w:val="20"/>
          <w:szCs w:val="20"/>
        </w:rPr>
        <w:t>ividad:</w:t>
      </w:r>
    </w:p>
    <w:p w14:paraId="38F6AD38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Título:</w:t>
      </w:r>
    </w:p>
    <w:p w14:paraId="6A6022A5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Tipo de actividad:</w:t>
      </w:r>
    </w:p>
    <w:p w14:paraId="051E03F7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Duración (en horas):</w:t>
      </w:r>
    </w:p>
    <w:p w14:paraId="6B8ABD0C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Fecha prevista de realización:</w:t>
      </w:r>
    </w:p>
    <w:p w14:paraId="4483568B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Destinatarios principales:</w:t>
      </w:r>
    </w:p>
    <w:p w14:paraId="7D9BDC99" w14:textId="77777777" w:rsidR="00684604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5F6ACC12" w14:textId="77777777" w:rsidR="00684604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Presupuesto:</w:t>
      </w:r>
    </w:p>
    <w:p w14:paraId="1F23BD5C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Gastos:</w:t>
      </w:r>
    </w:p>
    <w:p w14:paraId="39243EB3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Ayuda solicitada:</w:t>
      </w:r>
    </w:p>
    <w:p w14:paraId="3E862F6C" w14:textId="77777777" w:rsidR="009846A2" w:rsidRPr="009846A2" w:rsidRDefault="009846A2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CD60645" w14:textId="77777777" w:rsidR="009846A2" w:rsidRPr="009846A2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Lugar y fecha de presentación:</w:t>
      </w:r>
    </w:p>
    <w:p w14:paraId="79BB5C34" w14:textId="77777777" w:rsidR="009846A2" w:rsidRPr="009846A2" w:rsidRDefault="009846A2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23CD409C" w14:textId="77777777" w:rsidR="009846A2" w:rsidRDefault="00684604" w:rsidP="0068460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Este documento debe ser enviado a través de cualquier registro de la </w:t>
      </w:r>
      <w:r w:rsidR="00D73D64">
        <w:rPr>
          <w:rFonts w:ascii="Arial" w:hAnsi="Arial" w:cs="Arial"/>
          <w:sz w:val="20"/>
          <w:szCs w:val="20"/>
        </w:rPr>
        <w:t>Universidad</w:t>
      </w:r>
      <w:r>
        <w:rPr>
          <w:rFonts w:ascii="Arial" w:hAnsi="Arial" w:cs="Arial"/>
          <w:sz w:val="20"/>
          <w:szCs w:val="20"/>
        </w:rPr>
        <w:t xml:space="preserve"> Rey Juan Carlos</w:t>
      </w:r>
      <w:r w:rsidR="00D73D64">
        <w:rPr>
          <w:rFonts w:ascii="Arial" w:hAnsi="Arial" w:cs="Arial"/>
          <w:sz w:val="20"/>
          <w:szCs w:val="20"/>
        </w:rPr>
        <w:t xml:space="preserve"> al director de la ESCET, D. Alejandro Ureña; asimismo debe ser enviado</w:t>
      </w:r>
      <w:r w:rsidR="00B22E61">
        <w:rPr>
          <w:rFonts w:ascii="Arial" w:hAnsi="Arial" w:cs="Arial"/>
          <w:sz w:val="20"/>
          <w:szCs w:val="20"/>
        </w:rPr>
        <w:t>, junto con el resto de documentación,</w:t>
      </w:r>
      <w:r w:rsidR="00D73D64">
        <w:rPr>
          <w:rFonts w:ascii="Arial" w:hAnsi="Arial" w:cs="Arial"/>
          <w:sz w:val="20"/>
          <w:szCs w:val="20"/>
        </w:rPr>
        <w:t xml:space="preserve"> a la dirección de correo electrónico </w:t>
      </w:r>
      <w:hyperlink r:id="rId10" w:history="1">
        <w:r w:rsidR="00B22E61" w:rsidRPr="003A44F3">
          <w:rPr>
            <w:rStyle w:val="Hipervnculo"/>
            <w:rFonts w:ascii="Arial" w:hAnsi="Arial" w:cs="Arial"/>
            <w:sz w:val="20"/>
            <w:szCs w:val="20"/>
          </w:rPr>
          <w:t>escet.comunicacion@urjc.es</w:t>
        </w:r>
      </w:hyperlink>
    </w:p>
    <w:p w14:paraId="1434751E" w14:textId="77777777" w:rsidR="00D73D64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Documentación adjunta.</w:t>
      </w:r>
    </w:p>
    <w:p w14:paraId="3B7DCE93" w14:textId="77777777" w:rsidR="00D73D64" w:rsidRPr="00D73D64" w:rsidRDefault="00D73D64" w:rsidP="00D73D64">
      <w:pPr>
        <w:spacing w:line="360" w:lineRule="auto"/>
        <w:ind w:left="567"/>
        <w:rPr>
          <w:rFonts w:ascii="Arial" w:hAnsi="Arial" w:cs="Arial"/>
          <w:sz w:val="20"/>
          <w:szCs w:val="20"/>
        </w:rPr>
      </w:pPr>
      <w:r w:rsidRPr="00D73D64">
        <w:rPr>
          <w:rFonts w:ascii="Arial" w:hAnsi="Arial" w:cs="Arial"/>
          <w:sz w:val="20"/>
          <w:szCs w:val="20"/>
        </w:rPr>
        <w:t>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D73D64">
        <w:rPr>
          <w:rFonts w:ascii="Arial" w:hAnsi="Arial" w:cs="Arial"/>
          <w:sz w:val="20"/>
          <w:szCs w:val="20"/>
        </w:rPr>
        <w:t>Curriculum</w:t>
      </w:r>
      <w:proofErr w:type="spellEnd"/>
      <w:r w:rsidRPr="00D73D64">
        <w:rPr>
          <w:rFonts w:ascii="Arial" w:hAnsi="Arial" w:cs="Arial"/>
          <w:sz w:val="20"/>
          <w:szCs w:val="20"/>
        </w:rPr>
        <w:t xml:space="preserve"> vitae resumido del </w:t>
      </w:r>
      <w:r w:rsidR="00B22E61">
        <w:rPr>
          <w:rFonts w:ascii="Arial" w:hAnsi="Arial" w:cs="Arial"/>
          <w:sz w:val="20"/>
          <w:szCs w:val="20"/>
        </w:rPr>
        <w:t>responsable</w:t>
      </w:r>
      <w:r w:rsidRPr="00D73D64">
        <w:rPr>
          <w:rFonts w:ascii="Arial" w:hAnsi="Arial" w:cs="Arial"/>
          <w:sz w:val="20"/>
          <w:szCs w:val="20"/>
        </w:rPr>
        <w:t xml:space="preserve"> de la actividad.</w:t>
      </w:r>
    </w:p>
    <w:p w14:paraId="646AAC9A" w14:textId="2DF982EE" w:rsidR="00D73D64" w:rsidRPr="00D73D64" w:rsidRDefault="00D73D64" w:rsidP="00D73D64">
      <w:pPr>
        <w:spacing w:line="360" w:lineRule="auto"/>
        <w:ind w:left="567"/>
        <w:rPr>
          <w:rFonts w:ascii="Arial" w:hAnsi="Arial" w:cs="Arial"/>
          <w:sz w:val="20"/>
          <w:szCs w:val="20"/>
        </w:rPr>
      </w:pPr>
      <w:r w:rsidRPr="00D73D64">
        <w:rPr>
          <w:rFonts w:ascii="Arial" w:hAnsi="Arial" w:cs="Arial"/>
          <w:sz w:val="20"/>
          <w:szCs w:val="20"/>
        </w:rPr>
        <w:t></w:t>
      </w:r>
      <w:r w:rsidRPr="00D73D64">
        <w:rPr>
          <w:rFonts w:ascii="Arial" w:hAnsi="Arial" w:cs="Arial"/>
          <w:sz w:val="20"/>
          <w:szCs w:val="20"/>
        </w:rPr>
        <w:tab/>
        <w:t>Memoria explicativa de la actividad</w:t>
      </w:r>
      <w:r w:rsidR="00E47904">
        <w:rPr>
          <w:rFonts w:ascii="Arial" w:hAnsi="Arial" w:cs="Arial"/>
          <w:sz w:val="20"/>
          <w:szCs w:val="20"/>
        </w:rPr>
        <w:t xml:space="preserve"> (Máximo 5 páginas)</w:t>
      </w:r>
      <w:r w:rsidRPr="00D73D64">
        <w:rPr>
          <w:rFonts w:ascii="Arial" w:hAnsi="Arial" w:cs="Arial"/>
          <w:sz w:val="20"/>
          <w:szCs w:val="20"/>
        </w:rPr>
        <w:t>.</w:t>
      </w:r>
    </w:p>
    <w:p w14:paraId="6B6C698F" w14:textId="77777777" w:rsidR="00D73D64" w:rsidRDefault="00D73D64" w:rsidP="00D73D64">
      <w:pPr>
        <w:spacing w:line="360" w:lineRule="auto"/>
        <w:ind w:left="567"/>
        <w:rPr>
          <w:rFonts w:ascii="Arial" w:hAnsi="Arial" w:cs="Arial"/>
          <w:sz w:val="20"/>
          <w:szCs w:val="20"/>
        </w:rPr>
      </w:pPr>
      <w:r w:rsidRPr="00D73D64">
        <w:rPr>
          <w:rFonts w:ascii="Arial" w:hAnsi="Arial" w:cs="Arial"/>
          <w:sz w:val="20"/>
          <w:szCs w:val="20"/>
        </w:rPr>
        <w:t></w:t>
      </w:r>
      <w:r w:rsidRPr="00D73D64">
        <w:rPr>
          <w:rFonts w:ascii="Arial" w:hAnsi="Arial" w:cs="Arial"/>
          <w:sz w:val="20"/>
          <w:szCs w:val="20"/>
        </w:rPr>
        <w:tab/>
        <w:t>Memoria económica de la actividad.</w:t>
      </w:r>
    </w:p>
    <w:p w14:paraId="391A7615" w14:textId="77777777" w:rsidR="009846A2" w:rsidRDefault="009846A2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4730C318" w14:textId="77777777" w:rsidR="00D73D64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34B943CA" w14:textId="77777777" w:rsidR="00D73D64" w:rsidRPr="009846A2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426A6E94" w14:textId="77777777" w:rsidR="009846A2" w:rsidRPr="009846A2" w:rsidRDefault="009846A2" w:rsidP="00D73D64">
      <w:pPr>
        <w:spacing w:line="360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Fdo.: …………………………….</w:t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  <w:t xml:space="preserve"> Fecha:</w:t>
      </w:r>
    </w:p>
    <w:p w14:paraId="08210793" w14:textId="77777777" w:rsidR="009846A2" w:rsidRPr="009846A2" w:rsidRDefault="00B22E61" w:rsidP="0068460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Responsable</w:t>
      </w:r>
      <w:r w:rsidR="009846A2" w:rsidRPr="009846A2"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z w:val="20"/>
          <w:szCs w:val="20"/>
        </w:rPr>
        <w:t xml:space="preserve"> la a</w:t>
      </w:r>
      <w:r w:rsidR="0027337A">
        <w:rPr>
          <w:rFonts w:ascii="Arial" w:hAnsi="Arial" w:cs="Arial"/>
          <w:sz w:val="20"/>
          <w:szCs w:val="20"/>
        </w:rPr>
        <w:t>ctividad</w:t>
      </w:r>
    </w:p>
    <w:sectPr w:rsidR="009846A2" w:rsidRPr="009846A2" w:rsidSect="00524E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5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D2F82" w14:textId="77777777" w:rsidR="004F2C06" w:rsidRDefault="004F2C06">
      <w:r>
        <w:separator/>
      </w:r>
    </w:p>
  </w:endnote>
  <w:endnote w:type="continuationSeparator" w:id="0">
    <w:p w14:paraId="0E2C587D" w14:textId="77777777" w:rsidR="004F2C06" w:rsidRDefault="004F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DAB8E" w14:textId="77777777" w:rsidR="00F24617" w:rsidRDefault="00F246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D667B" w14:textId="3840D4A7" w:rsidR="00870402" w:rsidRPr="00B5389B" w:rsidRDefault="00870402" w:rsidP="009846A2">
    <w:pPr>
      <w:pStyle w:val="Piedepgina"/>
      <w:framePr w:wrap="auto" w:vAnchor="text" w:hAnchor="page" w:x="10882" w:y="26"/>
      <w:rPr>
        <w:rStyle w:val="Nmerodepgina"/>
        <w:rFonts w:ascii="Arial" w:hAnsi="Arial" w:cs="Arial"/>
      </w:rPr>
    </w:pPr>
    <w:r w:rsidRPr="00B5389B">
      <w:rPr>
        <w:rStyle w:val="Nmerodepgina"/>
        <w:rFonts w:ascii="Arial" w:hAnsi="Arial" w:cs="Arial"/>
      </w:rPr>
      <w:fldChar w:fldCharType="begin"/>
    </w:r>
    <w:r w:rsidRPr="00B5389B">
      <w:rPr>
        <w:rStyle w:val="Nmerodepgina"/>
        <w:rFonts w:ascii="Arial" w:hAnsi="Arial" w:cs="Arial"/>
      </w:rPr>
      <w:instrText xml:space="preserve">PAGE  </w:instrText>
    </w:r>
    <w:r w:rsidRPr="00B5389B">
      <w:rPr>
        <w:rStyle w:val="Nmerodepgina"/>
        <w:rFonts w:ascii="Arial" w:hAnsi="Arial" w:cs="Arial"/>
      </w:rPr>
      <w:fldChar w:fldCharType="separate"/>
    </w:r>
    <w:r w:rsidR="00630E71">
      <w:rPr>
        <w:rStyle w:val="Nmerodepgina"/>
        <w:rFonts w:ascii="Arial" w:hAnsi="Arial" w:cs="Arial"/>
        <w:noProof/>
      </w:rPr>
      <w:t>1</w:t>
    </w:r>
    <w:r w:rsidRPr="00B5389B">
      <w:rPr>
        <w:rStyle w:val="Nmerodepgina"/>
        <w:rFonts w:ascii="Arial" w:hAnsi="Arial" w:cs="Arial"/>
      </w:rPr>
      <w:fldChar w:fldCharType="end"/>
    </w:r>
  </w:p>
  <w:p w14:paraId="0291473E" w14:textId="77777777" w:rsidR="00B5389B" w:rsidRDefault="00B5389B" w:rsidP="00B5389B">
    <w:pPr>
      <w:pStyle w:val="Piedepgina"/>
      <w:ind w:right="360"/>
      <w:jc w:val="center"/>
      <w:rPr>
        <w:rFonts w:ascii="Arial" w:hAnsi="Arial" w:cs="Arial"/>
      </w:rPr>
    </w:pPr>
    <w:r>
      <w:rPr>
        <w:rFonts w:ascii="Arial" w:hAnsi="Arial" w:cs="Arial"/>
      </w:rPr>
      <w:t>Escuela Superior de Ciencias Experimentales y Tecnología</w:t>
    </w:r>
  </w:p>
  <w:p w14:paraId="1A66BEBD" w14:textId="77777777" w:rsidR="00870402" w:rsidRDefault="00870402" w:rsidP="00BF5191">
    <w:pPr>
      <w:pStyle w:val="Piedepgin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D314" w14:textId="77777777" w:rsidR="00F24617" w:rsidRDefault="00F246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A2620" w14:textId="77777777" w:rsidR="004F2C06" w:rsidRDefault="004F2C06">
      <w:r>
        <w:separator/>
      </w:r>
    </w:p>
  </w:footnote>
  <w:footnote w:type="continuationSeparator" w:id="0">
    <w:p w14:paraId="6B82D470" w14:textId="77777777" w:rsidR="004F2C06" w:rsidRDefault="004F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B856" w14:textId="77777777" w:rsidR="00F24617" w:rsidRDefault="00F246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8662" w14:textId="77777777" w:rsidR="00D73D64" w:rsidRPr="009F1591" w:rsidRDefault="00D73D64" w:rsidP="00D73D64">
    <w:pPr>
      <w:ind w:left="5387"/>
      <w:rPr>
        <w:rFonts w:ascii="Arial" w:hAnsi="Arial" w:cs="Arial"/>
      </w:rPr>
    </w:pPr>
  </w:p>
  <w:p w14:paraId="567A4933" w14:textId="7D01B40A" w:rsidR="00866FF8" w:rsidRDefault="00DE6F34" w:rsidP="00851919">
    <w:pPr>
      <w:ind w:left="4253"/>
      <w:rPr>
        <w:rFonts w:ascii="Arial" w:hAnsi="Arial" w:cs="Arial"/>
      </w:rPr>
    </w:pPr>
    <w:r w:rsidRPr="006D6903">
      <w:rPr>
        <w:noProof/>
      </w:rPr>
      <w:drawing>
        <wp:inline distT="0" distB="0" distL="0" distR="0" wp14:anchorId="11D2B532" wp14:editId="4BE7219F">
          <wp:extent cx="2943225" cy="714375"/>
          <wp:effectExtent l="0" t="0" r="0" b="0"/>
          <wp:docPr id="40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7089D" w14:textId="77777777" w:rsidR="00866FF8" w:rsidRPr="009F1591" w:rsidRDefault="00866FF8" w:rsidP="00D73D64">
    <w:pPr>
      <w:ind w:left="5387"/>
      <w:rPr>
        <w:rFonts w:ascii="Arial" w:hAnsi="Arial" w:cs="Arial"/>
      </w:rPr>
    </w:pPr>
  </w:p>
  <w:p w14:paraId="21F235C5" w14:textId="512D66F2" w:rsidR="00B22E61" w:rsidRDefault="00B22E61" w:rsidP="00B22E61">
    <w:pPr>
      <w:spacing w:after="12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Convocatoria para la distribución de </w:t>
    </w:r>
    <w:r w:rsidR="00630E71">
      <w:rPr>
        <w:rFonts w:ascii="Arial" w:hAnsi="Arial" w:cs="Arial"/>
        <w:b/>
      </w:rPr>
      <w:t xml:space="preserve">presupuestos de </w:t>
    </w:r>
    <w:r w:rsidR="00630E71">
      <w:rPr>
        <w:rFonts w:ascii="Arial" w:hAnsi="Arial" w:cs="Arial"/>
        <w:b/>
      </w:rPr>
      <w:t>202</w:t>
    </w:r>
    <w:r w:rsidR="00141699">
      <w:rPr>
        <w:rFonts w:ascii="Arial" w:hAnsi="Arial" w:cs="Arial"/>
        <w:b/>
      </w:rPr>
      <w:t>3</w:t>
    </w:r>
    <w:r>
      <w:rPr>
        <w:rFonts w:ascii="Arial" w:hAnsi="Arial" w:cs="Arial"/>
        <w:b/>
      </w:rPr>
      <w:t xml:space="preserve"> destinados a la organización de actividades para la difusión de la oferta académica y empleabilidad de las titulaciones de la ESCET</w:t>
    </w:r>
    <w:ins w:id="0" w:author="Luis Giménez Benavides" w:date="2020-03-02T12:48:00Z">
      <w:r>
        <w:rPr>
          <w:rFonts w:ascii="Arial" w:hAnsi="Arial" w:cs="Arial"/>
          <w:b/>
        </w:rPr>
        <w:t xml:space="preserve"> </w:t>
      </w:r>
    </w:ins>
  </w:p>
  <w:p w14:paraId="64058C06" w14:textId="77777777" w:rsidR="0061449D" w:rsidRDefault="0061449D" w:rsidP="00FD21FC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43D9AAA1" w14:textId="77777777" w:rsidR="00870402" w:rsidRPr="00FD21FC" w:rsidRDefault="00870402" w:rsidP="00FD21FC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 w:rsidR="00684604">
      <w:rPr>
        <w:rFonts w:ascii="Arial" w:hAnsi="Arial" w:cs="Arial"/>
      </w:rPr>
      <w:t>1</w:t>
    </w:r>
    <w:r w:rsidRPr="00FD21FC">
      <w:rPr>
        <w:rFonts w:ascii="Arial" w:hAnsi="Arial" w:cs="Arial"/>
      </w:rPr>
      <w:t xml:space="preserve">: </w:t>
    </w:r>
    <w:r w:rsidR="00684604">
      <w:rPr>
        <w:rFonts w:ascii="Arial" w:hAnsi="Arial" w:cs="Arial"/>
      </w:rPr>
      <w:t>Solicitud de ayuda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AF32B" w14:textId="77777777" w:rsidR="00F24617" w:rsidRDefault="00F246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4ADB"/>
    <w:multiLevelType w:val="hybridMultilevel"/>
    <w:tmpl w:val="D7E02DA4"/>
    <w:lvl w:ilvl="0" w:tplc="F95E17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C6C5D"/>
    <w:multiLevelType w:val="hybridMultilevel"/>
    <w:tmpl w:val="879623FA"/>
    <w:lvl w:ilvl="0" w:tplc="B9D6C3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B7B2B"/>
    <w:multiLevelType w:val="hybridMultilevel"/>
    <w:tmpl w:val="A652115E"/>
    <w:lvl w:ilvl="0" w:tplc="5596B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is Giménez Benavides">
    <w15:presenceInfo w15:providerId="AD" w15:userId="S-1-5-21-530805631-1091440997-1050887974-56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6A2"/>
    <w:rsid w:val="000A0E7B"/>
    <w:rsid w:val="000D7E53"/>
    <w:rsid w:val="000E1F6A"/>
    <w:rsid w:val="00123962"/>
    <w:rsid w:val="00141699"/>
    <w:rsid w:val="001947C8"/>
    <w:rsid w:val="00211964"/>
    <w:rsid w:val="00211EAE"/>
    <w:rsid w:val="00260507"/>
    <w:rsid w:val="00261342"/>
    <w:rsid w:val="0027337A"/>
    <w:rsid w:val="002955D2"/>
    <w:rsid w:val="003222A1"/>
    <w:rsid w:val="003C61E1"/>
    <w:rsid w:val="004F2C06"/>
    <w:rsid w:val="00524E49"/>
    <w:rsid w:val="00563BF8"/>
    <w:rsid w:val="0061449D"/>
    <w:rsid w:val="00617628"/>
    <w:rsid w:val="00630E71"/>
    <w:rsid w:val="00636A87"/>
    <w:rsid w:val="00684604"/>
    <w:rsid w:val="006E4426"/>
    <w:rsid w:val="00753550"/>
    <w:rsid w:val="00794EF3"/>
    <w:rsid w:val="00851919"/>
    <w:rsid w:val="00866FF8"/>
    <w:rsid w:val="00870402"/>
    <w:rsid w:val="008A5FB2"/>
    <w:rsid w:val="009846A2"/>
    <w:rsid w:val="00A777A3"/>
    <w:rsid w:val="00AB46E7"/>
    <w:rsid w:val="00B22E61"/>
    <w:rsid w:val="00B5389B"/>
    <w:rsid w:val="00BE43E7"/>
    <w:rsid w:val="00BF5191"/>
    <w:rsid w:val="00CA1D61"/>
    <w:rsid w:val="00CE4CBB"/>
    <w:rsid w:val="00D73D64"/>
    <w:rsid w:val="00D92721"/>
    <w:rsid w:val="00DE6F34"/>
    <w:rsid w:val="00E05955"/>
    <w:rsid w:val="00E47904"/>
    <w:rsid w:val="00E665F9"/>
    <w:rsid w:val="00EC2D1B"/>
    <w:rsid w:val="00F24617"/>
    <w:rsid w:val="00FD21FC"/>
    <w:rsid w:val="00F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F17410"/>
  <w15:chartTrackingRefBased/>
  <w15:docId w15:val="{6D3B7EEE-9E4C-40A8-805B-6030C729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rFonts w:cs="Times New Roman"/>
      <w:sz w:val="24"/>
      <w:szCs w:val="24"/>
    </w:rPr>
  </w:style>
  <w:style w:type="character" w:styleId="Nmerodepgina">
    <w:name w:val="page number"/>
    <w:uiPriority w:val="99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9846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0E1F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46E7"/>
    <w:pPr>
      <w:ind w:left="708"/>
    </w:pPr>
  </w:style>
  <w:style w:type="character" w:styleId="Hipervnculo">
    <w:name w:val="Hyperlink"/>
    <w:uiPriority w:val="99"/>
    <w:unhideWhenUsed/>
    <w:rsid w:val="00D73D64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73D6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D73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escet.comunicacion@urjc.es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76E1BF-0FF3-4984-BE61-F84B37122E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208BC-8B10-499F-A2D0-6B04A0DC2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59749D-74AA-4C57-978C-4F731E0BE3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AYUDAS PARA LA ORGANIZACIÓN DE REUNIONES</vt:lpstr>
    </vt:vector>
  </TitlesOfParts>
  <Company>Universidad Rey Juan Carlos</Company>
  <LinksUpToDate>false</LinksUpToDate>
  <CharactersWithSpaces>834</CharactersWithSpaces>
  <SharedDoc>false</SharedDoc>
  <HLinks>
    <vt:vector size="6" baseType="variant">
      <vt:variant>
        <vt:i4>2752583</vt:i4>
      </vt:variant>
      <vt:variant>
        <vt:i4>0</vt:i4>
      </vt:variant>
      <vt:variant>
        <vt:i4>0</vt:i4>
      </vt:variant>
      <vt:variant>
        <vt:i4>5</vt:i4>
      </vt:variant>
      <vt:variant>
        <vt:lpwstr>mailto:escet.extension@urjc.es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AYUDAS PARA LA ORGANIZACIÓN DE REUNIONES</dc:title>
  <dc:subject/>
  <dc:creator>cmadrid</dc:creator>
  <cp:keywords/>
  <cp:lastModifiedBy>Microsoft Office User</cp:lastModifiedBy>
  <cp:revision>6</cp:revision>
  <cp:lastPrinted>2004-11-11T10:29:00Z</cp:lastPrinted>
  <dcterms:created xsi:type="dcterms:W3CDTF">2020-03-02T13:43:00Z</dcterms:created>
  <dcterms:modified xsi:type="dcterms:W3CDTF">2023-01-23T16:11:00Z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